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736DC0C2" w:rsidR="00953F02" w:rsidRPr="00CE365D" w:rsidRDefault="00CE365D" w:rsidP="00CE365D">
      <w:pPr>
        <w:spacing w:after="200" w:line="276" w:lineRule="auto"/>
        <w:jc w:val="center"/>
        <w:rPr>
          <w:rFonts w:ascii="Cambria" w:eastAsia="Cambria" w:hAnsi="Cambria" w:cs="Cambria"/>
          <w:b/>
          <w:bCs/>
          <w:color w:val="EE0000"/>
          <w:sz w:val="28"/>
          <w:szCs w:val="28"/>
        </w:rPr>
      </w:pPr>
      <w:r w:rsidRPr="00CE365D">
        <w:rPr>
          <w:rFonts w:ascii="Cambria" w:eastAsia="Cambria" w:hAnsi="Cambria" w:cs="Cambria"/>
          <w:b/>
          <w:bCs/>
          <w:color w:val="EE0000"/>
          <w:sz w:val="28"/>
          <w:szCs w:val="28"/>
        </w:rPr>
        <w:t>NASIENNICTWO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57CC8C95" w:rsidR="00B83D20" w:rsidRPr="002760FE" w:rsidRDefault="00E252A4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E252A4" w:rsidRPr="00771297" w:rsidRDefault="00E252A4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E252A4" w:rsidRPr="00771297" w:rsidRDefault="00E252A4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4604B62A" w:rsidR="00E252A4" w:rsidRPr="002760FE" w:rsidRDefault="00E252A4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252A4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E252A4" w:rsidRPr="00771297" w:rsidRDefault="00E252A4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E252A4" w:rsidRPr="00771297" w:rsidRDefault="00E252A4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3DCD4425" w:rsidR="00E252A4" w:rsidRPr="002760FE" w:rsidRDefault="00E252A4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252A4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E252A4" w:rsidRPr="00771297" w:rsidRDefault="00E252A4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E252A4" w:rsidRPr="00771297" w:rsidRDefault="00E252A4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06BC25F2" w:rsidR="00E252A4" w:rsidRPr="002760FE" w:rsidRDefault="00E252A4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E252A4" w:rsidRPr="00771297" w:rsidRDefault="00E252A4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E252A4" w:rsidRPr="00771297" w:rsidRDefault="00E252A4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B087AF8" w:rsidR="00E252A4" w:rsidRPr="002760FE" w:rsidRDefault="00E252A4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E252A4" w:rsidRPr="00771297" w:rsidRDefault="00E252A4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E252A4" w:rsidRPr="00771297" w:rsidRDefault="00E252A4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E252A4" w:rsidRPr="00771297" w:rsidRDefault="00E252A4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0F6275EE" w:rsidR="00E252A4" w:rsidRPr="002760FE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E252A4" w:rsidRPr="00771297" w:rsidRDefault="00E252A4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E252A4" w:rsidRPr="00771297" w:rsidRDefault="00E252A4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4F52EC6C" w:rsidR="00E252A4" w:rsidRPr="002760FE" w:rsidRDefault="00E252A4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E252A4" w:rsidRPr="00771297" w:rsidRDefault="00E252A4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E252A4" w:rsidRPr="00771297" w:rsidRDefault="00E252A4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3B44D795" w:rsidR="00E252A4" w:rsidRPr="002760FE" w:rsidRDefault="00E252A4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E252A4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5B0F3BA1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26F7AC8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E252A4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39C64F0E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07D3A46E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E252A4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5D57C95B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E252A4" w:rsidRPr="00771297" w:rsidRDefault="00E252A4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E252A4" w:rsidRPr="00771297" w:rsidRDefault="00E252A4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0BD48725" w:rsidR="00E252A4" w:rsidRPr="002760FE" w:rsidRDefault="00E252A4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E252A4" w:rsidRPr="00771297" w:rsidRDefault="00E252A4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E252A4" w:rsidRPr="00771297" w:rsidRDefault="00E252A4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3515D2C" w:rsidR="00E252A4" w:rsidRPr="002760FE" w:rsidRDefault="00E252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E252A4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E252A4" w:rsidRPr="00771297" w:rsidRDefault="00E252A4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E252A4" w:rsidRPr="00771297" w:rsidRDefault="00E252A4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13704CCF" w:rsidR="00E252A4" w:rsidRPr="002760FE" w:rsidRDefault="00E252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E252A4" w:rsidRPr="00771297" w:rsidRDefault="00E252A4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E252A4" w:rsidRPr="00771297" w:rsidRDefault="00E252A4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563F635C" w:rsidR="00E252A4" w:rsidRPr="002760FE" w:rsidRDefault="00E252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E252A4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E252A4" w:rsidRPr="00771297" w:rsidRDefault="00E252A4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E252A4" w:rsidRPr="00771297" w:rsidRDefault="00E252A4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58D3A92C" w:rsidR="00E252A4" w:rsidRPr="002760FE" w:rsidRDefault="00E252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E252A4" w:rsidRPr="00771297" w:rsidRDefault="00E252A4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E252A4" w:rsidRPr="00771297" w:rsidRDefault="00E252A4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4B0DD447" w:rsidR="00E252A4" w:rsidRPr="002760FE" w:rsidRDefault="00E252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E252A4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E252A4" w:rsidRPr="00771297" w:rsidRDefault="00E252A4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E252A4" w:rsidRPr="00771297" w:rsidRDefault="00E252A4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6C9572B8" w:rsidR="00E252A4" w:rsidRPr="002760FE" w:rsidRDefault="00E252A4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E252A4" w:rsidRPr="00771297" w:rsidRDefault="00E252A4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E252A4" w:rsidRPr="00771297" w:rsidRDefault="00E252A4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E252A4" w:rsidRPr="00771297" w:rsidRDefault="00E252A4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36FB3164" w14:textId="3C5EEF43" w:rsidR="00E252A4" w:rsidRDefault="00E252A4" w:rsidP="00BA7D4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E252A4" w:rsidRPr="00771297" w:rsidRDefault="00E252A4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E252A4" w:rsidRPr="00771297" w:rsidRDefault="00E252A4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E252A4" w:rsidRPr="00771297" w:rsidRDefault="00E252A4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210D9EE8" w:rsidR="00E252A4" w:rsidRDefault="00E252A4" w:rsidP="009E15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E252A4" w:rsidRPr="00771297" w:rsidRDefault="00E252A4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E252A4" w:rsidRPr="00771297" w:rsidRDefault="00E252A4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E252A4" w:rsidRPr="00771297" w:rsidRDefault="00E252A4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295DB49" w:rsidR="00E252A4" w:rsidRDefault="00E252A4" w:rsidP="003372F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6A0A516A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E252A4" w:rsidRPr="00771297" w:rsidRDefault="00E252A4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E252A4" w:rsidRPr="00771297" w:rsidRDefault="00E252A4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E252A4" w:rsidRPr="00771297" w:rsidRDefault="00E252A4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28E23DCE" w:rsidR="00E252A4" w:rsidRDefault="00E252A4" w:rsidP="005A444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252A4" w:rsidRPr="00771297" w:rsidRDefault="00E252A4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0A69C9B4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176BA4E8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E252A4" w:rsidRPr="00771297" w:rsidRDefault="00E252A4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E252A4" w:rsidRPr="00771297" w:rsidRDefault="00E252A4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E252A4" w:rsidRPr="00771297" w:rsidRDefault="00E252A4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17A219B2" w:rsidR="00E252A4" w:rsidRDefault="00E252A4" w:rsidP="00DC1EB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252A4" w:rsidRPr="00771297" w:rsidRDefault="00E252A4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40C08B18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35A4F1DC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E252A4" w:rsidRPr="00771297" w:rsidRDefault="00E252A4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E252A4" w:rsidRPr="00771297" w:rsidRDefault="00E252A4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E252A4" w:rsidRPr="00771297" w:rsidRDefault="00E252A4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13DF4C1B" w:rsidR="00E252A4" w:rsidRDefault="00E252A4" w:rsidP="00A7110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252A4" w:rsidRPr="00771297" w:rsidRDefault="00E252A4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E252A4" w:rsidRPr="00771297" w:rsidRDefault="00E252A4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E252A4" w:rsidRPr="00771297" w:rsidRDefault="00E252A4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E252A4" w:rsidRPr="00771297" w:rsidRDefault="00E252A4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87770B6" w:rsidR="00E252A4" w:rsidRDefault="00E252A4" w:rsidP="00A7110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252A4" w:rsidRPr="00771297" w:rsidRDefault="00E252A4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E252A4" w:rsidRPr="00771297" w:rsidRDefault="00E252A4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E252A4" w:rsidRPr="00771297" w:rsidRDefault="00E252A4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E252A4" w:rsidRPr="00771297" w:rsidRDefault="00E252A4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192BEC35" w:rsidR="00E252A4" w:rsidRDefault="00E252A4" w:rsidP="00A7110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252A4" w:rsidRPr="00771297" w:rsidRDefault="00E252A4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E252A4" w:rsidRPr="00771297" w:rsidRDefault="00E252A4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E252A4" w:rsidRPr="00771297" w:rsidRDefault="00E252A4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E252A4" w:rsidRPr="00771297" w:rsidRDefault="00E252A4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45116AEB" w:rsidR="00E252A4" w:rsidRDefault="00E252A4" w:rsidP="00A7110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252A4" w:rsidRPr="00771297" w:rsidRDefault="00E252A4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E252A4" w:rsidRPr="00771297" w:rsidRDefault="00E252A4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E252A4" w:rsidRPr="00771297" w:rsidRDefault="00E252A4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E252A4" w:rsidRPr="00771297" w:rsidRDefault="00E252A4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483FA604" w:rsidR="00E252A4" w:rsidRDefault="00E252A4" w:rsidP="00A7110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252A4" w:rsidRPr="00771297" w:rsidRDefault="00E252A4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4CD0CFD4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1C1D2D5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03C1EE8E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41E96167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314A9682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157CCB93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BC5FD65" w14:textId="6F9A91C7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E252A4" w:rsidRPr="00771297" w:rsidRDefault="00E252A4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E252A4" w:rsidRPr="00771297" w:rsidRDefault="00E252A4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1518122" w14:textId="17D77528" w:rsidR="00E252A4" w:rsidRPr="002760FE" w:rsidRDefault="00E252A4" w:rsidP="00C8223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FB64EBB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44EF89B" w14:textId="4FF7358C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E252A4" w:rsidRPr="00771297" w:rsidRDefault="00E252A4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E252A4" w:rsidRPr="00771297" w:rsidRDefault="00E252A4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0A63E65" w14:textId="59CE1EFD" w:rsidR="00E252A4" w:rsidRPr="002760FE" w:rsidRDefault="00E252A4" w:rsidP="001B166C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E252A4" w:rsidRPr="00771297" w:rsidRDefault="00E252A4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E252A4" w:rsidRPr="00771297" w:rsidRDefault="00E252A4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387B5A9" w:rsidR="00E252A4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E252A4" w:rsidRPr="00771297" w:rsidRDefault="00E252A4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E252A4" w:rsidRPr="00771297" w:rsidRDefault="00E252A4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8D7D802" w14:textId="185107DD" w:rsidR="00E252A4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E252A4" w:rsidRPr="00771297" w:rsidRDefault="00E252A4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E252A4" w:rsidRPr="00771297" w:rsidRDefault="00E252A4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4FD381F" w14:textId="77A7593C" w:rsidR="00E252A4" w:rsidRDefault="00E252A4" w:rsidP="003372F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E252A4" w:rsidRPr="00771297" w:rsidRDefault="00E252A4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E252A4" w:rsidRPr="00771297" w:rsidRDefault="00E252A4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6A175C96" w:rsidR="00E252A4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E252A4" w:rsidRPr="00771297" w:rsidRDefault="00E252A4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E252A4" w:rsidRPr="00771297" w:rsidRDefault="00E252A4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31C2F86" w14:textId="1D47E832" w:rsidR="00E252A4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240C5EA" w14:textId="6AA389BF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E252A4" w:rsidRPr="00771297" w:rsidRDefault="00E252A4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E252A4" w:rsidRPr="00771297" w:rsidRDefault="00E252A4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1EE85E72" w:rsidR="00E252A4" w:rsidRPr="00516295" w:rsidRDefault="00E252A4" w:rsidP="003372F9">
            <w:pPr>
              <w:rPr>
                <w:rFonts w:ascii="Cambria" w:hAnsi="Cambria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6781B" w14:textId="5108129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E252A4" w:rsidRPr="00771297" w:rsidRDefault="00E252A4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537C1122" w:rsidR="00E252A4" w:rsidRPr="002760FE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E252A4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59AA1766" w:rsidR="00E252A4" w:rsidRPr="002760FE" w:rsidRDefault="00E252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1BBF52A9" w14:textId="436232B8" w:rsidR="00E252A4" w:rsidRPr="002760FE" w:rsidRDefault="00E252A4" w:rsidP="00A470F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E252A4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00E252A4" w:rsidRPr="00771297" w:rsidRDefault="00E252A4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E252A4" w:rsidRPr="00771297" w:rsidRDefault="00E252A4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29408A8C" w:rsidR="00E252A4" w:rsidRDefault="00E252A4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00E252A4" w:rsidRPr="00771297" w:rsidRDefault="00E252A4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E252A4" w:rsidRPr="00771297" w:rsidRDefault="00E252A4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2C0FDE33" w:rsidR="00E252A4" w:rsidRDefault="00E252A4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CC0CFC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E252A4" w:rsidRPr="00771297" w:rsidRDefault="00E252A4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E252A4" w:rsidRPr="00771297" w:rsidRDefault="00E252A4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E252A4" w:rsidRPr="00771297" w:rsidRDefault="00E252A4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6A1B242B" w:rsidR="00E252A4" w:rsidRDefault="00E252A4" w:rsidP="00D352E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E252A4" w:rsidRPr="00771297" w:rsidRDefault="00E252A4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E252A4" w:rsidRPr="00771297" w:rsidRDefault="00E252A4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E252A4" w:rsidRPr="00771297" w:rsidRDefault="00E252A4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E252A4" w:rsidRPr="00771297" w:rsidRDefault="00E252A4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2E4772F1" w:rsidR="00E252A4" w:rsidRDefault="00E252A4" w:rsidP="00D352E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E252A4" w:rsidRPr="00771297" w:rsidRDefault="00E252A4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061161EB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00E252A4" w:rsidRPr="00771297" w:rsidRDefault="00E252A4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E252A4" w:rsidRPr="00771297" w:rsidRDefault="00E252A4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63E62A18" w:rsidR="00E252A4" w:rsidRDefault="00E252A4" w:rsidP="673A940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00E252A4" w:rsidRPr="00771297" w:rsidRDefault="00E252A4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E252A4" w:rsidRPr="00771297" w:rsidRDefault="00E252A4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0FE9BDA1" w:rsidR="00E252A4" w:rsidRDefault="00E252A4" w:rsidP="673A940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00E252A4" w:rsidRPr="00771297" w:rsidRDefault="00E252A4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E252A4" w:rsidRPr="00771297" w:rsidRDefault="00E252A4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151C73FA" w:rsidR="00E252A4" w:rsidRDefault="00E252A4" w:rsidP="12C1C05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E252A4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E252A4" w:rsidRPr="00771297" w:rsidRDefault="00E252A4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E252A4" w:rsidRPr="00771297" w:rsidRDefault="00E252A4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7F99F0EB" w:rsidR="00E252A4" w:rsidRDefault="00E252A4" w:rsidP="00D225D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E252A4" w:rsidRPr="00771297" w:rsidRDefault="00E252A4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E252A4" w:rsidRPr="00771297" w:rsidRDefault="00E252A4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4FBC62ED" w:rsidR="00E252A4" w:rsidRDefault="00E252A4" w:rsidP="00D225D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00E252A4" w:rsidRPr="00771297" w:rsidRDefault="00E252A4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E252A4" w:rsidRPr="00771297" w:rsidRDefault="00E252A4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092C0C2C" w:rsidR="00E252A4" w:rsidRDefault="00E252A4" w:rsidP="12C1C05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E252A4" w:rsidRPr="00771297" w:rsidRDefault="00E252A4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E252A4" w:rsidRPr="00771297" w:rsidRDefault="00E252A4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9DBA0F0" w:rsidR="00E252A4" w:rsidRPr="002760FE" w:rsidRDefault="00E252A4" w:rsidP="00CF437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A5C43E4" w14:textId="79BA16CA" w:rsidR="00E252A4" w:rsidRPr="002760FE" w:rsidRDefault="00E252A4" w:rsidP="00A470F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E252A4" w:rsidRPr="00771297" w:rsidRDefault="00E252A4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E252A4" w:rsidRPr="00771297" w:rsidRDefault="00E252A4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3092A1B" w:rsidR="00E252A4" w:rsidRPr="002760FE" w:rsidRDefault="00E252A4" w:rsidP="00CF437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E252A4" w:rsidRPr="00771297" w:rsidRDefault="00E252A4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41A14F36" w:rsidR="00E252A4" w:rsidRPr="002760FE" w:rsidRDefault="00E252A4" w:rsidP="008A334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E252A4" w:rsidRPr="00771297" w:rsidRDefault="00E252A4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E252A4" w:rsidRPr="00771297" w:rsidRDefault="00E252A4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E252A4" w:rsidRPr="00771297" w:rsidRDefault="00E252A4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646898C4" w:rsidR="00E252A4" w:rsidRPr="002760FE" w:rsidRDefault="00E252A4" w:rsidP="00CF437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E252A4" w:rsidRPr="00771297" w:rsidRDefault="00E252A4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BB9825A" w:rsidR="00E252A4" w:rsidRPr="002760FE" w:rsidRDefault="00E252A4" w:rsidP="008A334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E252A4" w:rsidRPr="00771297" w:rsidRDefault="00E252A4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E252A4" w:rsidRPr="00771297" w:rsidRDefault="00E252A4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E252A4" w:rsidRPr="00771297" w:rsidRDefault="00E252A4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36CA86CB" w:rsidR="00E252A4" w:rsidRPr="002760FE" w:rsidRDefault="00E252A4" w:rsidP="00CF437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E252A4" w:rsidRPr="00771297" w:rsidRDefault="00E252A4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12A1FA42" w:rsidR="00E252A4" w:rsidRPr="002760FE" w:rsidRDefault="00E252A4" w:rsidP="008A334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E252A4" w:rsidRPr="00771297" w:rsidRDefault="00E252A4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E252A4" w:rsidRPr="00771297" w:rsidRDefault="00E252A4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E252A4" w:rsidRPr="00771297" w:rsidRDefault="00E252A4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569D8593" w14:textId="6B0A67A7" w:rsidR="00E252A4" w:rsidRPr="002760FE" w:rsidRDefault="00E252A4" w:rsidP="00D225D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E252A4" w:rsidRPr="00771297" w:rsidRDefault="00E252A4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E252A4" w:rsidRPr="00771297" w:rsidRDefault="00E252A4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09375BEC" w:rsidR="00E252A4" w:rsidRPr="002760FE" w:rsidRDefault="00E252A4" w:rsidP="00CF437B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E252A4" w:rsidRPr="00771297" w:rsidRDefault="00E252A4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2BCE0FBA" w:rsidR="00E252A4" w:rsidRPr="002760FE" w:rsidRDefault="00E252A4" w:rsidP="008A334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E252A4" w:rsidRPr="00771297" w:rsidRDefault="00E252A4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E252A4" w:rsidRPr="00771297" w:rsidRDefault="00E252A4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E252A4" w:rsidRPr="00771297" w:rsidRDefault="00E252A4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1B3E25BE" w:rsidR="00E252A4" w:rsidRPr="002760FE" w:rsidRDefault="00E252A4" w:rsidP="008A3342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E252A4" w:rsidRPr="00771297" w:rsidRDefault="00E252A4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3A3AB554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E252A4" w:rsidRPr="00771297" w:rsidRDefault="00E252A4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E252A4" w:rsidRPr="00771297" w:rsidRDefault="00E252A4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E252A4" w:rsidRPr="00771297" w:rsidRDefault="00E252A4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94B200B" w:rsidR="00E252A4" w:rsidRDefault="00E252A4" w:rsidP="00A6520A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E252A4" w:rsidRPr="00771297" w:rsidRDefault="00E252A4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52193F9B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E252A4" w:rsidRPr="00771297" w:rsidRDefault="00E252A4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E252A4" w:rsidRPr="00771297" w:rsidRDefault="00E252A4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E252A4" w:rsidRPr="00771297" w:rsidRDefault="00E252A4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2DA9EFA8" w:rsidR="00E252A4" w:rsidRDefault="00E252A4" w:rsidP="00A6520A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E252A4" w:rsidRPr="00771297" w:rsidRDefault="00E252A4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6B5BCB68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3B974AA5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E252A4" w:rsidRPr="00771297" w:rsidRDefault="00E252A4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E252A4" w:rsidRPr="00771297" w:rsidRDefault="00E252A4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E252A4" w:rsidRPr="00771297" w:rsidRDefault="00E252A4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36176B24" w:rsidR="00E252A4" w:rsidRDefault="00E252A4" w:rsidP="003D7C93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E252A4" w:rsidRPr="00771297" w:rsidRDefault="00E252A4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00E252A4" w:rsidRPr="00771297" w:rsidRDefault="00E252A4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E252A4" w:rsidRPr="00771297" w:rsidRDefault="00E252A4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3B761DB1" w:rsidR="00E252A4" w:rsidRDefault="00E252A4" w:rsidP="12C1C05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252A4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E252A4" w:rsidRPr="00771297" w:rsidRDefault="00E252A4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E252A4" w:rsidRPr="00771297" w:rsidRDefault="00E252A4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3D5DF26E" w:rsidR="00E252A4" w:rsidRPr="002760FE" w:rsidRDefault="00E252A4" w:rsidP="008B702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E252A4" w:rsidRPr="00771297" w:rsidRDefault="00E252A4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E252A4" w:rsidRPr="00771297" w:rsidRDefault="00E252A4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582A4BB6" w:rsidR="00E252A4" w:rsidRDefault="00E252A4" w:rsidP="008B702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00E252A4" w:rsidRPr="00771297" w:rsidRDefault="00E252A4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E252A4" w:rsidRPr="00771297" w:rsidRDefault="00E252A4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A77894" w:rsidR="00E252A4" w:rsidRDefault="00E252A4" w:rsidP="12C1C05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252A4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E252A4" w:rsidRPr="00771297" w:rsidRDefault="00E252A4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E252A4" w:rsidRPr="00771297" w:rsidRDefault="00E252A4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58C9C272" w:rsidR="00E252A4" w:rsidRDefault="00E252A4" w:rsidP="008B702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E252A4" w:rsidRPr="00771297" w:rsidRDefault="00E252A4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E252A4" w:rsidRPr="00771297" w:rsidRDefault="00E252A4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4F3572D8" w:rsidR="00E252A4" w:rsidRDefault="00E252A4" w:rsidP="008B702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5083A3BB" w:rsidR="00E252A4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652D1FE9" w:rsidR="00E252A4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E252A4" w:rsidRPr="00771297" w:rsidRDefault="00E252A4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E252A4" w:rsidRPr="00771297" w:rsidRDefault="00E252A4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E252A4" w:rsidRPr="00771297" w:rsidRDefault="00E252A4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0F2E2BD4" w:rsidR="00E252A4" w:rsidRDefault="00E252A4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E252A4" w:rsidRPr="00771297" w:rsidRDefault="00E252A4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95412FE" w:rsidR="00E252A4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E252A4" w:rsidRPr="00771297" w:rsidRDefault="00E252A4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E252A4" w:rsidRPr="00771297" w:rsidRDefault="00E252A4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E252A4" w:rsidRPr="00771297" w:rsidRDefault="00E252A4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29699635" w:rsidR="00E252A4" w:rsidRDefault="00E252A4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E252A4" w:rsidRPr="00771297" w:rsidRDefault="00E252A4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E252A4" w:rsidRPr="00771297" w:rsidRDefault="00E252A4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52B43383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E252A4" w:rsidRPr="00771297" w:rsidRDefault="00E252A4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E252A4" w:rsidRPr="00771297" w:rsidRDefault="00E252A4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662914A2" w:rsidR="00E252A4" w:rsidRPr="002760FE" w:rsidRDefault="00E252A4" w:rsidP="00A470F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252A4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252A4" w:rsidRPr="00771297" w:rsidRDefault="00E252A4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51098835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252A4" w:rsidRPr="00771297" w:rsidRDefault="00E252A4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5BB2EAB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E252A4" w:rsidRPr="00771297" w:rsidRDefault="00E252A4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E252A4" w:rsidRPr="00771297" w:rsidRDefault="00E252A4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E252A4" w:rsidRPr="00771297" w:rsidRDefault="00E252A4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28FA5906" w:rsidR="00E252A4" w:rsidRPr="002760FE" w:rsidRDefault="00E252A4" w:rsidP="00B60FA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E252A4" w:rsidRPr="00771297" w:rsidRDefault="00E252A4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E252A4" w:rsidRPr="00771297" w:rsidRDefault="00E252A4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E252A4" w:rsidRPr="00771297" w:rsidRDefault="00E252A4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E252A4" w:rsidRPr="00771297" w:rsidRDefault="00E252A4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2735FB3F" w:rsidR="00E252A4" w:rsidRPr="002760FE" w:rsidRDefault="00E252A4" w:rsidP="00B60FA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E252A4" w:rsidRPr="00771297" w:rsidRDefault="00E252A4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E252A4" w:rsidRPr="00771297" w:rsidRDefault="00E252A4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E252A4" w:rsidRPr="00771297" w:rsidRDefault="00E252A4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E252A4" w:rsidRPr="00771297" w:rsidRDefault="00E252A4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5CF45EFA" w:rsidR="00E252A4" w:rsidRPr="002760FE" w:rsidRDefault="00E252A4" w:rsidP="00B60FA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E252A4" w:rsidRPr="00771297" w:rsidRDefault="00E252A4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E252A4" w:rsidRPr="00771297" w:rsidRDefault="00E252A4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E252A4" w:rsidRPr="00771297" w:rsidRDefault="00E252A4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E252A4" w:rsidRPr="00771297" w:rsidRDefault="00E252A4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25EC746A" w:rsidR="00E252A4" w:rsidRPr="002760FE" w:rsidRDefault="00E252A4" w:rsidP="00B60FA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E252A4" w:rsidRPr="00771297" w:rsidRDefault="00E252A4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E252A4" w:rsidRPr="00771297" w:rsidRDefault="00E252A4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B3AC6F1" w:rsidR="00E252A4" w:rsidRPr="002760FE" w:rsidRDefault="00E252A4" w:rsidP="00A470F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18EF13D9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E252A4" w:rsidRPr="00771297" w:rsidRDefault="00E252A4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E252A4" w:rsidRPr="00771297" w:rsidRDefault="00E252A4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E252A4" w:rsidRPr="00771297" w:rsidRDefault="00E252A4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45C0FE5" w14:textId="26D92EE5" w:rsidR="00E252A4" w:rsidRDefault="00E252A4" w:rsidP="00C162AA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E252A4" w:rsidRPr="00771297" w:rsidRDefault="00E252A4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4E8D078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E252A4" w:rsidRPr="00771297" w:rsidRDefault="00E252A4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E252A4" w:rsidRPr="00771297" w:rsidRDefault="00E252A4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E252A4" w:rsidRPr="00771297" w:rsidRDefault="00E252A4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41C0EDF" w14:textId="22927E29" w:rsidR="00E252A4" w:rsidRDefault="00E252A4" w:rsidP="00A2515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E252A4" w:rsidRPr="00771297" w:rsidRDefault="00E252A4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68FEBA64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E252A4" w:rsidRPr="00771297" w:rsidRDefault="00E252A4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5F94808" w14:textId="0F4183D2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E252A4" w:rsidRPr="00771297" w:rsidRDefault="00E252A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E252A4" w:rsidRPr="00771297" w:rsidRDefault="00E252A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E252A4" w:rsidRPr="00771297" w:rsidRDefault="00E252A4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5F6ABB92" w:rsidR="00E252A4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E252A4" w:rsidRPr="00771297" w:rsidRDefault="00E252A4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E252A4" w:rsidRPr="00771297" w:rsidRDefault="00E252A4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E252A4" w:rsidRPr="00771297" w:rsidRDefault="00E252A4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1CAAB74B" w:rsidR="00E252A4" w:rsidRDefault="00E252A4" w:rsidP="0007432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E252A4" w:rsidRPr="00771297" w:rsidRDefault="00E252A4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E252A4" w:rsidRPr="00771297" w:rsidRDefault="00E252A4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E252A4" w:rsidRPr="00771297" w:rsidRDefault="00E252A4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E252A4" w:rsidRPr="00771297" w:rsidRDefault="00E252A4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E252A4" w:rsidRPr="00771297" w:rsidRDefault="00E252A4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5C467742" w:rsidR="00E252A4" w:rsidRDefault="00E252A4" w:rsidP="0007432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E252A4" w:rsidRPr="00771297" w:rsidRDefault="00E252A4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E252A4" w:rsidRPr="00771297" w:rsidRDefault="00E252A4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E252A4" w:rsidRPr="00771297" w:rsidRDefault="00E252A4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E252A4" w:rsidRPr="00771297" w:rsidRDefault="00E252A4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E252A4" w:rsidRPr="00771297" w:rsidRDefault="00E252A4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165A15F7" w:rsidR="00E252A4" w:rsidRDefault="00E252A4" w:rsidP="00D408E5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E252A4" w:rsidRPr="00771297" w:rsidRDefault="00E252A4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E252A4" w:rsidRPr="00771297" w:rsidRDefault="00E252A4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E252A4" w:rsidRPr="00771297" w:rsidRDefault="00E252A4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909694B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E252A4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E252A4" w:rsidRPr="00771297" w:rsidRDefault="00E252A4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19191D71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252A4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252A4" w:rsidRPr="00771297" w:rsidRDefault="00E252A4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252A4" w:rsidRPr="00771297" w:rsidRDefault="00E252A4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38B3E8E" w:rsidR="00E252A4" w:rsidRPr="002760FE" w:rsidRDefault="00E252A4" w:rsidP="007C60C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252A4" w:rsidRPr="00771297" w:rsidRDefault="00E252A4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252A4" w:rsidRPr="00771297" w:rsidRDefault="00E252A4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3FEBCADE" w:rsidR="00E252A4" w:rsidRPr="002760FE" w:rsidRDefault="00E252A4" w:rsidP="00EF5366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E252A4" w:rsidRPr="00771297" w:rsidRDefault="00E252A4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53D27519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E252A4" w:rsidRPr="00771297" w:rsidRDefault="00E252A4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E252A4" w:rsidRPr="00771297" w:rsidRDefault="00E252A4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E252A4" w:rsidRPr="00771297" w:rsidRDefault="00E252A4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4BE320BD" w:rsidR="00E252A4" w:rsidRDefault="00E252A4" w:rsidP="001C4D2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4F98D" w14:textId="77777777" w:rsidR="00E252A4" w:rsidRPr="00771297" w:rsidRDefault="00E252A4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E252A4" w:rsidRPr="00771297" w:rsidRDefault="00E252A4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36BD8A3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1F3F45" w14:textId="038557A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E252A4" w:rsidRPr="00771297" w:rsidRDefault="00E252A4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E252A4" w:rsidRPr="00771297" w:rsidRDefault="00E252A4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E252A4" w:rsidRPr="00771297" w:rsidRDefault="00E252A4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3B62C739" w:rsidR="00E252A4" w:rsidRDefault="00E252A4" w:rsidP="001C4D2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9DF1C" w14:textId="77777777" w:rsidR="00E252A4" w:rsidRPr="00771297" w:rsidRDefault="00E252A4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E252A4" w:rsidRPr="00771297" w:rsidRDefault="00E252A4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E252A4" w:rsidRPr="00771297" w:rsidRDefault="00E252A4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E252A4" w:rsidRPr="00771297" w:rsidRDefault="00E252A4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57819FA9" w:rsidR="00E252A4" w:rsidRDefault="00E252A4" w:rsidP="001C4D2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E252A4" w:rsidRPr="00771297" w:rsidRDefault="00E252A4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E252A4" w:rsidRPr="00771297" w:rsidRDefault="00E252A4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22D6FAF3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E252A4" w:rsidRPr="00771297" w:rsidRDefault="00E252A4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E252A4" w:rsidRPr="00771297" w:rsidRDefault="00E252A4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E252A4" w:rsidRPr="00771297" w:rsidRDefault="00E252A4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2C660CFA" w:rsidR="00E252A4" w:rsidRDefault="00E252A4" w:rsidP="001C4D2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832C05" w14:textId="77777777" w:rsidR="00E252A4" w:rsidRPr="00771297" w:rsidRDefault="00E252A4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E252A4" w:rsidRPr="00771297" w:rsidRDefault="00E252A4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20C9E59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E252A4" w:rsidRPr="00771297" w:rsidRDefault="00E252A4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E252A4" w:rsidRPr="00771297" w:rsidRDefault="00E252A4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E252A4" w:rsidRPr="00771297" w:rsidRDefault="00E252A4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192399C5" w:rsidR="00E252A4" w:rsidRDefault="00E252A4" w:rsidP="001C4D2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1FB0B" w14:textId="057F8465" w:rsidR="00E252A4" w:rsidRPr="00771297" w:rsidRDefault="00E252A4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E252A4" w:rsidRPr="00771297" w:rsidRDefault="00E252A4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E252A4" w:rsidRPr="00771297" w:rsidRDefault="00E252A4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05CEE174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E252A4" w:rsidRPr="00771297" w:rsidRDefault="00E252A4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E252A4" w:rsidRPr="00771297" w:rsidRDefault="00E252A4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E252A4" w:rsidRPr="00771297" w:rsidRDefault="00E252A4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6CABCC2C" w:rsidR="00E252A4" w:rsidRDefault="00E252A4" w:rsidP="001C4D2F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E252A4" w:rsidRPr="00771297" w:rsidRDefault="00E252A4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E252A4" w:rsidRPr="00771297" w:rsidRDefault="00E252A4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E252A4" w:rsidRPr="00771297" w:rsidRDefault="00E252A4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15C49432" w:rsidR="00E252A4" w:rsidRDefault="00E252A4" w:rsidP="003372F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34E059" w14:textId="7777777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E252A4" w:rsidRPr="00771297" w:rsidRDefault="00E252A4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E252A4" w:rsidRPr="00771297" w:rsidRDefault="00E252A4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3175FE55" w:rsidR="00E252A4" w:rsidRPr="002760FE" w:rsidRDefault="00E252A4" w:rsidP="004800E6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E252A4" w:rsidRPr="00771297" w:rsidRDefault="00E252A4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E252A4" w:rsidRPr="00771297" w:rsidRDefault="00E252A4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16AAD740" w:rsidR="00E252A4" w:rsidRDefault="00E252A4" w:rsidP="6C4DA2B1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E252A4" w:rsidRPr="00771297" w:rsidRDefault="00E252A4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E252A4" w:rsidRPr="00771297" w:rsidRDefault="00E252A4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331079F5" w:rsidR="00E252A4" w:rsidRPr="002760FE" w:rsidRDefault="00E252A4" w:rsidP="004800E6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1A237F54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E252A4" w:rsidRPr="00771297" w:rsidRDefault="00E252A4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E252A4" w:rsidRPr="00771297" w:rsidRDefault="00E252A4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5ED86C64" w:rsidR="00E252A4" w:rsidRPr="002760FE" w:rsidRDefault="00E252A4" w:rsidP="004800E6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E252A4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2FC31EFB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6B88572D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E252A4" w:rsidRPr="00771297" w:rsidRDefault="00E252A4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E252A4" w:rsidRPr="00771297" w:rsidRDefault="00E252A4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68854AF0" w:rsidR="00E252A4" w:rsidRPr="002760FE" w:rsidRDefault="00E252A4" w:rsidP="00C51AE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E252A4" w:rsidRPr="00771297" w:rsidRDefault="00E252A4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E252A4" w:rsidRPr="00771297" w:rsidRDefault="00E252A4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5C98C11D" w:rsidR="00E252A4" w:rsidRPr="002760FE" w:rsidRDefault="00E252A4" w:rsidP="004800E6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E252A4" w:rsidRPr="00771297" w:rsidRDefault="00E252A4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E252A4" w:rsidRPr="00771297" w:rsidRDefault="00E252A4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6B354CE6" w:rsidR="00E252A4" w:rsidRPr="002760FE" w:rsidRDefault="00E252A4" w:rsidP="00C51AE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E252A4" w:rsidRPr="00771297" w:rsidRDefault="00E252A4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E252A4" w:rsidRPr="00771297" w:rsidRDefault="00E252A4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6D40BD0" w:rsidR="00E252A4" w:rsidRPr="002760FE" w:rsidRDefault="00E252A4" w:rsidP="00C51AE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3FD618EF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138751BC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E252A4" w:rsidRPr="00771297" w:rsidRDefault="00E252A4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E252A4" w:rsidRPr="00771297" w:rsidRDefault="00E252A4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495742A8" w:rsidR="00E252A4" w:rsidRPr="002760FE" w:rsidRDefault="00E252A4" w:rsidP="00C51AE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A50B10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E252A4" w:rsidRPr="00771297" w:rsidRDefault="00E252A4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E252A4" w:rsidRPr="00771297" w:rsidRDefault="00E252A4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5DA62B18" w:rsidR="00E252A4" w:rsidRPr="002760FE" w:rsidRDefault="00E252A4" w:rsidP="00A12C5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E252A4" w:rsidRPr="00771297" w:rsidRDefault="00E252A4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E252A4" w:rsidRPr="00771297" w:rsidRDefault="00E252A4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E252A4" w:rsidRPr="00771297" w:rsidRDefault="00E252A4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4AD02018" w:rsidR="00E252A4" w:rsidRPr="002760FE" w:rsidRDefault="00E252A4" w:rsidP="009E1B1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E252A4" w:rsidRPr="00771297" w:rsidRDefault="00E252A4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E252A4" w:rsidRPr="00771297" w:rsidRDefault="00E252A4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2D6C1389" w:rsidR="00E252A4" w:rsidRPr="002760FE" w:rsidRDefault="00E252A4" w:rsidP="00A962D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E252A4" w:rsidRPr="00771297" w:rsidRDefault="00E252A4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E252A4" w:rsidRPr="00771297" w:rsidRDefault="00E252A4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263627F1" w:rsidR="00E252A4" w:rsidRPr="002760FE" w:rsidRDefault="00E252A4" w:rsidP="009E1B1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E252A4" w:rsidRPr="00771297" w:rsidRDefault="00E252A4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06A712BC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E252A4" w:rsidRPr="00771297" w:rsidRDefault="00E252A4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E252A4" w:rsidRPr="00771297" w:rsidRDefault="00E252A4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52866307" w:rsidR="00E252A4" w:rsidRPr="002760FE" w:rsidRDefault="00E252A4" w:rsidP="009E1B1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E252A4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E252A4" w:rsidRPr="00771297" w:rsidRDefault="00E252A4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E252A4" w:rsidRPr="00771297" w:rsidRDefault="00E252A4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0891EE3F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E252A4" w:rsidRPr="00771297" w:rsidRDefault="00E252A4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E252A4" w:rsidRPr="00771297" w:rsidRDefault="00E252A4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E252A4" w:rsidRPr="00771297" w:rsidRDefault="00E252A4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616D8D2C" w:rsidR="00E252A4" w:rsidRPr="002760FE" w:rsidRDefault="00E252A4" w:rsidP="00021B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E252A4" w:rsidRPr="00771297" w:rsidRDefault="00E252A4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E252A4" w:rsidRPr="00771297" w:rsidRDefault="00E252A4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E252A4" w:rsidRPr="00771297" w:rsidRDefault="00E252A4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42CDCA38" w:rsidR="00E252A4" w:rsidRPr="002760FE" w:rsidRDefault="00E252A4" w:rsidP="000530D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E252A4" w:rsidRPr="00771297" w:rsidRDefault="00E252A4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E252A4" w:rsidRPr="00771297" w:rsidRDefault="00E252A4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E252A4" w:rsidRPr="00771297" w:rsidRDefault="00E252A4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E252A4" w:rsidRPr="00771297" w:rsidRDefault="00E252A4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6BD39C22" w:rsidR="00E252A4" w:rsidRPr="002760FE" w:rsidRDefault="00E252A4" w:rsidP="00021B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E252A4" w:rsidRPr="00771297" w:rsidRDefault="00E252A4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E252A4" w:rsidRPr="00AA5BC8" w:rsidRDefault="00E252A4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3019C3BB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E252A4" w:rsidRPr="00771297" w:rsidRDefault="00E252A4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E252A4" w:rsidRPr="00AA5BC8" w:rsidRDefault="00E252A4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E252A4" w:rsidRPr="00771297" w:rsidRDefault="00E252A4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6776AEAE" w:rsidR="00E252A4" w:rsidRPr="002760FE" w:rsidRDefault="00E252A4" w:rsidP="00B52EF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E252A4" w:rsidRPr="00771297" w:rsidRDefault="00E252A4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E252A4" w:rsidRPr="00771297" w:rsidRDefault="00E252A4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E252A4" w:rsidRPr="00AA5BC8" w:rsidRDefault="00E252A4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E252A4" w:rsidRPr="00771297" w:rsidRDefault="00E252A4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F182991" w:rsidR="00E252A4" w:rsidRPr="002760FE" w:rsidRDefault="00E252A4" w:rsidP="000530D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E252A4" w:rsidRPr="00771297" w:rsidRDefault="00E252A4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E252A4" w:rsidRPr="00771297" w:rsidRDefault="00E252A4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E252A4" w:rsidRPr="00AA5BC8" w:rsidRDefault="00E252A4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E252A4" w:rsidRPr="00771297" w:rsidRDefault="00E252A4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6CFF9024" w:rsidR="00E252A4" w:rsidRPr="002760FE" w:rsidRDefault="00E252A4" w:rsidP="00DF382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E252A4" w:rsidRPr="00771297" w:rsidRDefault="00E252A4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E252A4" w:rsidRPr="00AA5BC8" w:rsidRDefault="00E252A4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E252A4" w:rsidRPr="00771297" w:rsidRDefault="00E252A4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2349A792" w:rsidR="00E252A4" w:rsidRDefault="00E252A4" w:rsidP="00DF382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E252A4" w:rsidRPr="00771297" w:rsidRDefault="00E252A4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E252A4" w:rsidRPr="00771297" w:rsidRDefault="00E252A4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5BAE547E" w:rsidR="00E252A4" w:rsidRPr="002760FE" w:rsidRDefault="00E252A4" w:rsidP="007C60C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E252A4" w:rsidRPr="00771297" w:rsidRDefault="00E252A4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E252A4" w:rsidRPr="00771297" w:rsidRDefault="00E252A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49EC586A" w:rsidR="00E252A4" w:rsidRPr="002760FE" w:rsidRDefault="00E252A4" w:rsidP="008D21D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E252A4" w:rsidRPr="00771297" w:rsidRDefault="00E252A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E252A4" w:rsidRPr="00771297" w:rsidRDefault="00E252A4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E252A4" w:rsidRPr="00771297" w:rsidRDefault="00E252A4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0B08B0E7" w:rsidR="00E252A4" w:rsidRPr="002760FE" w:rsidRDefault="00E252A4" w:rsidP="00266C35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252A4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E252A4" w:rsidRPr="00771297" w:rsidRDefault="00E252A4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E252A4" w:rsidRPr="00771297" w:rsidRDefault="00E252A4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677751F3" w:rsidR="00E252A4" w:rsidRPr="002760FE" w:rsidRDefault="00E252A4" w:rsidP="00B21EB3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E252A4" w:rsidRPr="00771297" w:rsidRDefault="00E252A4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E252A4" w:rsidRPr="00771297" w:rsidRDefault="00E252A4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E252A4" w:rsidRPr="00771297" w:rsidRDefault="00E252A4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678FD4C8" w:rsidR="00E252A4" w:rsidRPr="002760FE" w:rsidRDefault="00E252A4" w:rsidP="00B21EB3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E252A4" w:rsidRPr="00771297" w:rsidRDefault="00E252A4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E252A4" w:rsidRPr="00771297" w:rsidRDefault="00E252A4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13E2E004" w:rsidR="00E252A4" w:rsidRPr="002760FE" w:rsidRDefault="00E252A4" w:rsidP="003372F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E252A4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E252A4" w:rsidRPr="00771297" w:rsidRDefault="00E252A4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E252A4" w:rsidRPr="00771297" w:rsidRDefault="00E252A4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E252A4" w:rsidRPr="00771297" w:rsidRDefault="00E252A4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01B8A763" w:rsidR="00E252A4" w:rsidRPr="002760FE" w:rsidRDefault="00E252A4" w:rsidP="0043754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E252A4" w:rsidRPr="00771297" w:rsidRDefault="00E252A4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E252A4" w:rsidRPr="00771297" w:rsidRDefault="00E252A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E252A4" w:rsidRPr="00771297" w:rsidRDefault="00E252A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23FA41B4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E252A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E252A4" w:rsidRPr="00771297" w:rsidRDefault="00E252A4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E252A4" w:rsidRPr="00771297" w:rsidRDefault="00E252A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E252A4" w:rsidRPr="00771297" w:rsidRDefault="00E252A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52B76DD5" w:rsidR="00E252A4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E252A4" w:rsidRPr="00771297" w:rsidRDefault="00E252A4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E252A4" w:rsidRPr="00771297" w:rsidRDefault="00E252A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61FD743F" w:rsidR="00E252A4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E252A4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E252A4" w:rsidRPr="00771297" w:rsidRDefault="00E252A4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E252A4" w:rsidRPr="00771297" w:rsidRDefault="00E252A4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E252A4" w:rsidRPr="00771297" w:rsidRDefault="00E252A4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536175FE" w:rsidR="00E252A4" w:rsidRPr="002760FE" w:rsidRDefault="00E252A4" w:rsidP="004A04E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E252A4" w:rsidRPr="00771297" w:rsidRDefault="00E252A4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E252A4" w:rsidRPr="00771297" w:rsidRDefault="00E252A4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E252A4" w:rsidRPr="00771297" w:rsidRDefault="00E252A4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E252A4" w:rsidRPr="00771297" w:rsidRDefault="00E252A4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5CF87AB2" w:rsidR="00E252A4" w:rsidRPr="002760FE" w:rsidRDefault="00E252A4" w:rsidP="004A04E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E252A4" w:rsidRPr="00771297" w:rsidRDefault="00E252A4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E252A4" w:rsidRPr="00771297" w:rsidRDefault="00E252A4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E252A4" w:rsidRPr="00771297" w:rsidRDefault="00E252A4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E252A4" w:rsidRPr="00771297" w:rsidRDefault="00E252A4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4387EE4F" w:rsidR="00E252A4" w:rsidRPr="002760FE" w:rsidRDefault="00E252A4" w:rsidP="004A04EE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18FE81" w14:textId="5A703CA1" w:rsidR="00E252A4" w:rsidRPr="00771297" w:rsidRDefault="00E252A4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E252A4" w:rsidRPr="00771297" w:rsidRDefault="00E252A4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E252A4" w:rsidRPr="00771297" w:rsidRDefault="00E252A4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E252A4" w:rsidRPr="00771297" w:rsidRDefault="00E252A4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50CE18E7" w:rsidR="00E252A4" w:rsidRPr="002760FE" w:rsidRDefault="00E252A4" w:rsidP="0007432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E252A4" w:rsidRPr="00771297" w:rsidRDefault="00E252A4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E252A4" w:rsidRPr="00771297" w:rsidRDefault="00E252A4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E252A4" w:rsidRPr="00771297" w:rsidRDefault="00E252A4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E252A4" w:rsidRPr="00771297" w:rsidRDefault="00E252A4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0D9E2558" w:rsidR="00E252A4" w:rsidRPr="002760FE" w:rsidRDefault="00E252A4" w:rsidP="0007432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E252A4" w:rsidRPr="00771297" w:rsidRDefault="00E252A4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070B6921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252A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5BCCC764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E252A4" w:rsidRPr="00771297" w:rsidRDefault="00E252A4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5A0A2E34" w:rsidR="00E252A4" w:rsidRPr="002760FE" w:rsidRDefault="00E252A4" w:rsidP="009E15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E252A4" w:rsidRPr="00771297" w:rsidRDefault="00E252A4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E252A4" w:rsidRPr="00771297" w:rsidRDefault="00E252A4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E252A4" w:rsidRPr="00771297" w:rsidRDefault="00E252A4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E252A4" w:rsidRPr="00771297" w:rsidRDefault="00E252A4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539B69CA" w:rsidR="00E252A4" w:rsidRPr="002760FE" w:rsidRDefault="00E252A4" w:rsidP="009A08D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E252A4" w:rsidRPr="00771297" w:rsidRDefault="00E252A4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0C364F9D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1A98FCB9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A241201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54D3B788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5934D052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5A28B38D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667D194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252A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68400964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BB5358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1D3E4C4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68FC3A4C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E252A4" w:rsidRPr="00771297" w:rsidRDefault="00E252A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2F5562A2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9B59F57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47AEB92D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252A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1502D4D5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E252A4" w:rsidRPr="00771297" w:rsidRDefault="00E252A4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28ABAEEB" w:rsidR="00E252A4" w:rsidRPr="002760FE" w:rsidRDefault="00E252A4" w:rsidP="009E15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E252A4" w:rsidRPr="00771297" w:rsidRDefault="00E252A4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E252A4" w:rsidRPr="00771297" w:rsidRDefault="00E252A4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E252A4" w:rsidRPr="00771297" w:rsidRDefault="00E252A4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E252A4" w:rsidRPr="00771297" w:rsidRDefault="00E252A4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5D624868" w:rsidR="00E252A4" w:rsidRPr="002760FE" w:rsidRDefault="00E252A4" w:rsidP="009A08DD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E252A4" w:rsidRPr="00771297" w:rsidRDefault="00E252A4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1E80B239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4A41F286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5F01D2E6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6404A1B0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20BBB881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5CA1DEFD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48F47D9B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252A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66837A26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5CF1F1A6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48D05215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AE9D53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E252A4" w:rsidRPr="00771297" w:rsidRDefault="00E252A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A61DF5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3AD84501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15DBFAB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252A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332E705D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E252A4" w:rsidRPr="00771297" w:rsidRDefault="00E252A4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17995B81" w:rsidR="00E252A4" w:rsidRPr="002760FE" w:rsidRDefault="00E252A4" w:rsidP="009E15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E252A4" w:rsidRPr="00771297" w:rsidRDefault="00E252A4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E252A4" w:rsidRPr="00771297" w:rsidRDefault="00E252A4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E252A4" w:rsidRPr="00771297" w:rsidRDefault="00E252A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E252A4" w:rsidRPr="00771297" w:rsidRDefault="00E252A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15834C8" w:rsidR="00E252A4" w:rsidRPr="002760FE" w:rsidRDefault="00E252A4" w:rsidP="002171B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E252A4" w:rsidRPr="00771297" w:rsidRDefault="00E252A4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5FEDE373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443BAA4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4000A7DC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43467A1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19787AFC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3E12D3D0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354AA3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252A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21360D8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C76F5FE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4AC7DB9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04083F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E252A4" w:rsidRPr="00771297" w:rsidRDefault="00E252A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613F046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5F5A157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6B3B86CE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252A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65AF84F2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E252A4" w:rsidRPr="00771297" w:rsidRDefault="00E252A4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E252A4" w:rsidRPr="00771297" w:rsidRDefault="00E252A4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198C1859" w:rsidR="00E252A4" w:rsidRPr="002760FE" w:rsidRDefault="00E252A4" w:rsidP="009E15C0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E252A4" w:rsidRPr="00771297" w:rsidRDefault="00E252A4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E252A4" w:rsidRPr="00771297" w:rsidRDefault="00E252A4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E252A4" w:rsidRPr="00771297" w:rsidRDefault="00E252A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E252A4" w:rsidRPr="00771297" w:rsidRDefault="00E252A4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2E8EDF68" w:rsidR="00E252A4" w:rsidRPr="002760FE" w:rsidRDefault="00E252A4" w:rsidP="002171B7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E252A4" w:rsidRPr="00771297" w:rsidRDefault="00E252A4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A1D60CA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1416EE37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4EBD7CBC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56672072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4D54A1AF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42CBA279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1924C504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252A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32A6E1C0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472F5E89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F4A9B29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E252A4" w:rsidRPr="00771297" w:rsidRDefault="00E252A4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E252A4" w:rsidRPr="00771297" w:rsidRDefault="00E252A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6C2F7B96" w:rsidR="00E252A4" w:rsidRPr="002760FE" w:rsidRDefault="00E252A4" w:rsidP="00302424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E252A4" w:rsidRPr="00771297" w:rsidRDefault="00E252A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4A527E5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252A4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EF86683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1A81A634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AD1E10B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60B36020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5C7B92A6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0BB5E125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5B8AFF10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E67F29C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4D336CA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65E9E7C7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252A4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596DBBFF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61D20565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5125D2C6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3313E307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1CF94901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E252A4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22726D74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1ADDB690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46B1675D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1ED72557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3EC04A2E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1EA9CCD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508E595C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0007060D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287FDC38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4C300C5D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252A4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6A571FDA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2B6DE6C2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323A5DEB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252A4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E252A4" w:rsidRPr="00771297" w:rsidRDefault="00E252A4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E252A4" w:rsidRPr="00771297" w:rsidRDefault="00E252A4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0431D81E" w:rsidR="00E252A4" w:rsidRPr="002760FE" w:rsidRDefault="00E252A4" w:rsidP="00111C09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E252A4" w:rsidRPr="00771297" w:rsidRDefault="00E252A4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E252A4" w:rsidRPr="00771297" w:rsidRDefault="00E252A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073C9EEA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252A4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E252A4" w:rsidRPr="00771297" w:rsidRDefault="00E252A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3BA92A56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E6F0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252A4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E252A4" w:rsidRPr="00771297" w:rsidRDefault="00E252A4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245113D5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252A4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E252A4" w:rsidRPr="00771297" w:rsidRDefault="00E252A4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55729E21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252A4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E252A4" w:rsidRPr="00771297" w:rsidRDefault="00E252A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29294A55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E252A4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E252A4" w:rsidRPr="00771297" w:rsidRDefault="00E252A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30155966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E252A4" w:rsidRPr="00771297" w:rsidRDefault="00E252A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3E137293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E252A4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E252A4" w:rsidRPr="00771297" w:rsidRDefault="00E252A4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E252A4" w:rsidRPr="00771297" w:rsidRDefault="00E252A4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E252A4" w:rsidRPr="00771297" w:rsidRDefault="00E252A4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0B1F470D" w:rsidR="00E252A4" w:rsidRPr="007C2C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252A4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49F56270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E252A4" w:rsidRPr="00771297" w:rsidRDefault="00E252A4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65CE3CAD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E252A4" w:rsidRPr="00771297" w:rsidRDefault="00E252A4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33FA9875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2FB791A7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05B82A5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41AFB8A7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0D4BA7CD" w:rsidR="00E252A4" w:rsidRPr="002171B7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2A7121BD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51282753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0C7988ED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2D86A38C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213CF539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3A984A7F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F6ECC37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589D5144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26437E23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064AD5CB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FF86E63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4605C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02F036AB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546DE263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E252A4" w:rsidRPr="00771297" w:rsidRDefault="00E252A4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E252A4" w:rsidRPr="00771297" w:rsidRDefault="00E252A4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692C683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252A4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17D65234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E252A4" w:rsidRPr="00771297" w:rsidRDefault="00E252A4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E252A4" w:rsidRPr="00771297" w:rsidRDefault="00E252A4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E252A4" w:rsidRPr="00771297" w:rsidRDefault="00E252A4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141C5ABA" w:rsidR="00E252A4" w:rsidRDefault="00E252A4" w:rsidP="00F46564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E252A4" w:rsidRPr="00771297" w:rsidRDefault="00E252A4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1ED15023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5EFC1BE4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08C6D71E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E252A4" w:rsidRPr="00771297" w:rsidRDefault="00E252A4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E252A4" w:rsidRPr="00771297" w:rsidRDefault="00E252A4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E252A4" w:rsidRPr="00771297" w:rsidRDefault="00E252A4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4F3752D8" w:rsidR="00E252A4" w:rsidRDefault="00E252A4" w:rsidP="005C5D75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E252A4" w:rsidRPr="00771297" w:rsidRDefault="00E252A4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1872041C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69145F44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4D979D47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4C798402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252A4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6CCA2B0C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22E261E6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61D275D1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61FEB4C8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036A3F0B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E252A4" w:rsidRPr="00771297" w:rsidRDefault="00E252A4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E252A4" w:rsidRPr="00771297" w:rsidRDefault="00E252A4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1E012911" w:rsidR="00E252A4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3C67E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206E9EFB" w:rsidR="004D13D8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ins w:id="1" w:author="Skrzeczyńska Katarzyna" w:date="2025-10-16T13:55:00Z">
              <w:r>
                <w:rPr>
                  <w:rFonts w:ascii="Cambria" w:hAnsi="Cambria"/>
                  <w:sz w:val="20"/>
                  <w:szCs w:val="20"/>
                </w:rPr>
                <w:t>20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252A4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933FAA4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70D9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E252A4" w:rsidRPr="00771297" w:rsidRDefault="00E252A4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E252A4" w:rsidRPr="00771297" w:rsidRDefault="00E252A4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E252A4" w:rsidRPr="00771297" w:rsidRDefault="00E252A4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5A2369C0" w:rsidR="00E252A4" w:rsidRPr="002760FE" w:rsidRDefault="00E252A4" w:rsidP="00231F33">
            <w:pPr>
              <w:rPr>
                <w:rFonts w:ascii="Cambria" w:hAnsi="Cambria"/>
                <w:sz w:val="20"/>
                <w:szCs w:val="20"/>
              </w:rPr>
            </w:pPr>
            <w:r w:rsidRPr="00F70D9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E252A4" w:rsidRPr="00771297" w:rsidRDefault="00E252A4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1B9CD47A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70D9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6A900B1C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70D9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33071341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70D9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1043C350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252A4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12A88EE2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677E3E21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1226382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4F50652A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5A45EEAC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47E22456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4998C7A4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052FB49A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12301924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413F76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142C735A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0852033D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4D52EFD6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01C7B2D2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523E01A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2C594008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6FA43AD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F15FF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AB2E1B2" w:rsidR="004D13D8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1069ADAB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7F18F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252A4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E252A4" w:rsidRPr="00771297" w:rsidRDefault="00E252A4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E252A4" w:rsidRPr="00AA5BC8" w:rsidRDefault="00E252A4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E252A4" w:rsidRPr="00771297" w:rsidRDefault="00E252A4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41382CAC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 w:rsidRPr="007F18F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E252A4" w:rsidRPr="00771297" w:rsidRDefault="00E252A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77BA33B9" w14:textId="5A5A5DC7" w:rsidR="004D13D8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bez czarny, głóg jednoszyjkowy, jarząb pospolity, klon jawor, klon polny, róża dzika, trzemielina pospolita, wiąz szypułkowy</w:t>
            </w:r>
          </w:p>
          <w:p w14:paraId="36577831" w14:textId="26431CF2" w:rsidR="00E252A4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2341A94B" w:rsidR="004D13D8" w:rsidRPr="002760FE" w:rsidRDefault="00E252A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C753E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5453B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365D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252A4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docId w15:val="{3FDB7C23-E304-4EAB-ACD0-9983563E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3071</Words>
  <Characters>18430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Motycki Mariusz</cp:lastModifiedBy>
  <cp:revision>3</cp:revision>
  <cp:lastPrinted>2025-10-17T07:51:00Z</cp:lastPrinted>
  <dcterms:created xsi:type="dcterms:W3CDTF">2025-10-16T11:59:00Z</dcterms:created>
  <dcterms:modified xsi:type="dcterms:W3CDTF">2025-10-17T07:51:00Z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